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年临床执业医师《实践综合》考试大纲</w:t>
      </w:r>
    </w:p>
    <w:p>
      <w:pPr>
        <w:spacing w:line="360" w:lineRule="auto"/>
        <w:ind w:firstLine="482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年临床执业医师《实践综合》考试大纲已经顺利公布，请广大临床执业医师考生参考：</w:t>
      </w:r>
    </w:p>
    <w:tbl>
      <w:tblPr>
        <w:tblStyle w:val="4"/>
        <w:tblW w:w="938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2694"/>
        <w:gridCol w:w="558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临床情景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症状或体征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常见病和多发病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发热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炎、肺脓肿、脓胸、感染性心内膜炎、风湿热、尿路感染、骨与关节化脓感染、腹膜炎、肝脓肿、急性乳腺炎、皮肤及软组织化脓性感染、产褥感染、急性盆腔炎、急性白血病、淋巴瘤、系统性红斑狼疮、结核病、化脓性脑膜炎、伤寒、肾综合征出血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胸痛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肺炎、胸膜炎、气胸、肺癌、肺</w:t>
            </w:r>
            <w:r>
              <w:rPr>
                <w:rFonts w:hint="eastAsia" w:ascii="宋体" w:hAnsi="宋体"/>
                <w:sz w:val="24"/>
                <w:szCs w:val="24"/>
              </w:rPr>
              <w:t>血</w:t>
            </w:r>
            <w:r>
              <w:rPr>
                <w:rFonts w:ascii="宋体" w:hAnsi="宋体"/>
                <w:sz w:val="24"/>
                <w:szCs w:val="24"/>
              </w:rPr>
              <w:t>栓塞</w:t>
            </w:r>
            <w:r>
              <w:rPr>
                <w:rFonts w:hint="eastAsia" w:ascii="宋体" w:hAnsi="宋体"/>
                <w:sz w:val="24"/>
                <w:szCs w:val="24"/>
              </w:rPr>
              <w:t>症</w:t>
            </w:r>
            <w:r>
              <w:rPr>
                <w:rFonts w:ascii="宋体" w:hAnsi="宋体"/>
                <w:sz w:val="24"/>
                <w:szCs w:val="24"/>
              </w:rPr>
              <w:t>、心绞痛、心肌梗死、急性心包炎、食管癌、胸部外伤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咳嗽、咳痰、咯血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支气管扩张、支气管哮喘、慢性阻塞性肺疾病、肺炎、肺脓肿、肺癌、肺结核、肺栓塞、二尖瓣狭窄、急性左心衰竭、钩端螺旋体病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呼吸困难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重症肺炎、新生儿肺炎、慢性阻塞性肺疾病、血胸、胸腔积液、急性呼吸窘迫综合征、肺栓塞、肺动脉高压、支气管哮喘、呼吸衰竭、气胸、心力衰竭、急性中毒、惊恐障碍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水肿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右心衰竭、下肢静脉血栓形成、肝硬化、甲状腺功能减退症、蛋白质-热能营养不良、肾小球肾炎、肾病综合征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腹痛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急性心肌梗死、消化性溃疡、</w:t>
            </w:r>
            <w:r>
              <w:rPr>
                <w:rFonts w:hint="eastAsia" w:ascii="宋体" w:hAnsi="宋体"/>
                <w:sz w:val="24"/>
                <w:szCs w:val="24"/>
              </w:rPr>
              <w:t>胃癌</w:t>
            </w:r>
            <w:r>
              <w:rPr>
                <w:rFonts w:ascii="宋体" w:hAnsi="宋体"/>
                <w:sz w:val="24"/>
                <w:szCs w:val="24"/>
              </w:rPr>
              <w:t>、原发性肝癌、肝脓肿</w:t>
            </w:r>
            <w:r>
              <w:rPr>
                <w:rFonts w:hint="eastAsia" w:ascii="宋体" w:hAnsi="宋体"/>
                <w:sz w:val="24"/>
                <w:szCs w:val="24"/>
              </w:rPr>
              <w:t>、急性胰腺炎、</w:t>
            </w:r>
            <w:r>
              <w:rPr>
                <w:rFonts w:ascii="宋体" w:hAnsi="宋体"/>
                <w:sz w:val="24"/>
                <w:szCs w:val="24"/>
              </w:rPr>
              <w:t>急性</w:t>
            </w:r>
            <w:r>
              <w:rPr>
                <w:rFonts w:hint="eastAsia" w:ascii="宋体" w:hAnsi="宋体"/>
                <w:sz w:val="24"/>
                <w:szCs w:val="24"/>
              </w:rPr>
              <w:t>胆囊</w:t>
            </w:r>
            <w:r>
              <w:rPr>
                <w:rFonts w:ascii="宋体" w:hAnsi="宋体"/>
                <w:sz w:val="24"/>
                <w:szCs w:val="24"/>
              </w:rPr>
              <w:t>炎、胆</w:t>
            </w:r>
            <w:r>
              <w:rPr>
                <w:rFonts w:hint="eastAsia" w:ascii="宋体" w:hAnsi="宋体"/>
                <w:sz w:val="24"/>
                <w:szCs w:val="24"/>
              </w:rPr>
              <w:t>石病、</w:t>
            </w:r>
            <w:r>
              <w:rPr>
                <w:rFonts w:ascii="宋体" w:hAnsi="宋体"/>
                <w:sz w:val="24"/>
                <w:szCs w:val="24"/>
              </w:rPr>
              <w:t>肠梗阻、嵌顿疝、结肠</w:t>
            </w:r>
            <w:r>
              <w:rPr>
                <w:rFonts w:hint="eastAsia" w:ascii="宋体" w:hAnsi="宋体"/>
                <w:sz w:val="24"/>
                <w:szCs w:val="24"/>
              </w:rPr>
              <w:t>癌、急性阑尾炎、腹</w:t>
            </w:r>
            <w:r>
              <w:rPr>
                <w:rFonts w:ascii="宋体" w:hAnsi="宋体"/>
                <w:sz w:val="24"/>
                <w:szCs w:val="24"/>
              </w:rPr>
              <w:t>膜炎、细菌性痢疾、炎</w:t>
            </w:r>
            <w:r>
              <w:rPr>
                <w:rFonts w:hint="eastAsia" w:ascii="宋体" w:hAnsi="宋体"/>
                <w:sz w:val="24"/>
                <w:szCs w:val="24"/>
              </w:rPr>
              <w:t>症性肠病、</w:t>
            </w:r>
            <w:r>
              <w:rPr>
                <w:rFonts w:ascii="宋体" w:hAnsi="宋体"/>
                <w:sz w:val="24"/>
                <w:szCs w:val="24"/>
              </w:rPr>
              <w:t>肠易激综合征、腹外伤、</w:t>
            </w:r>
            <w:r>
              <w:rPr>
                <w:rFonts w:hint="eastAsia" w:ascii="宋体" w:hAnsi="宋体"/>
                <w:sz w:val="24"/>
                <w:szCs w:val="24"/>
              </w:rPr>
              <w:t>卵巢</w:t>
            </w:r>
            <w:r>
              <w:rPr>
                <w:rFonts w:ascii="宋体" w:hAnsi="宋体"/>
                <w:sz w:val="24"/>
                <w:szCs w:val="24"/>
              </w:rPr>
              <w:t>肿瘤蒂扭转、输卵管</w:t>
            </w:r>
            <w:r>
              <w:rPr>
                <w:rFonts w:hint="eastAsia" w:ascii="宋体" w:hAnsi="宋体"/>
                <w:sz w:val="24"/>
                <w:szCs w:val="24"/>
              </w:rPr>
              <w:t>妊娠</w:t>
            </w:r>
            <w:r>
              <w:rPr>
                <w:rFonts w:ascii="宋体" w:hAnsi="宋体"/>
                <w:sz w:val="24"/>
                <w:szCs w:val="24"/>
              </w:rPr>
              <w:t>流产或破裂、急性盆腔炎、泌尿系结石、过敏性紫癜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恶心、呕吐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急性胃炎、胃癌、幽门梗阻、急性肝炎、急性胆囊炎、急性胰腺炎、肠梗阻、糖尿病酮症酸中毒、急性和慢性肾衰竭、妊娠剧吐、颅脑损伤、颅内肿瘤、贪食症、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黄疸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病毒性肝炎、肝癌、胆管癌、胆石病、胰头癌、壶腹癌、新生儿黄疸、溶血性贫血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消瘦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神经性厌食、食管癌、慢性胃炎、慢性肾衰竭、原发性慢性肾上腺皮质功能减退症、消化性溃疡、胃癌、肠结核、克隆病、慢性肝炎、肝硬化、肝癌、胰腺癌、糖尿病、甲状腺功能亢进症、嗜络细胞瘤、腺垂体功能减退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淋巴结肿大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白血病、淋巴瘤、结核</w:t>
            </w:r>
            <w:r>
              <w:rPr>
                <w:rFonts w:hint="eastAsia" w:ascii="宋体" w:hAnsi="宋体"/>
                <w:sz w:val="24"/>
                <w:szCs w:val="24"/>
              </w:rPr>
              <w:t>病</w:t>
            </w:r>
            <w:r>
              <w:rPr>
                <w:rFonts w:ascii="宋体" w:hAnsi="宋体"/>
                <w:sz w:val="24"/>
                <w:szCs w:val="24"/>
              </w:rPr>
              <w:t>、系统性红斑狼疮、川崎病、肿瘤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发绀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支气管哮喘、肺炎、COPD、呼吸衰竭、肺栓塞、ARDS、肺动脉高压与肺心病、先天性心脏病、急性左心衰竭、休克、中毒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头痛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高血压病、偏头痛、脑炎、化脓性脑膜炎、流行性脑脊髓膜炎、颅内肿瘤、脑出血、蛛</w:t>
            </w:r>
            <w:bookmarkStart w:id="0" w:name="_GoBack"/>
            <w:bookmarkEnd w:id="0"/>
            <w:r>
              <w:rPr>
                <w:rFonts w:ascii="宋体" w:hAnsi="宋体"/>
                <w:sz w:val="24"/>
                <w:szCs w:val="24"/>
              </w:rPr>
              <w:t>网膜下腔出血、颅脑损伤、流行性乙型脑炎、重度子痫前期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意识障碍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肺性脑病、肝性脑病、糖尿病、低血糖症、脑出血、脑炎、脑膜炎、颅脑损伤、老年性痴呆、尿毒症、中毒、水电解质代谢和酸碱平衡失调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痫性发作</w:t>
            </w:r>
            <w:r>
              <w:rPr>
                <w:rFonts w:ascii="宋体" w:hAnsi="宋体"/>
                <w:sz w:val="24"/>
                <w:szCs w:val="24"/>
              </w:rPr>
              <w:t>与惊厥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癫痫、子痫、高热惊厥、新生儿缺氧缺血性脑病、破伤风、脑炎、脑膜炎、维生素D缺乏性手足搐搦、中毒型菌痢、分离（转换）性障碍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眩晕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椎基底动脉供血不足、椎基底动脉血栓形成、广泛性焦虑症、惊恐障碍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呕血、便血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食管癌、胃癌、急性胃炎、消化性溃疡、肝硬化、门静脉高压症、结直肠息肉、结直肠癌、痔疮、肛瘘、肛裂、伤寒、炎症性肠病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紫癜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再生障碍性贫血、特发性血小板减少性紫癜、过敏性紫癜、</w:t>
            </w:r>
            <w:r>
              <w:rPr>
                <w:rFonts w:hint="eastAsia" w:ascii="宋体" w:hAnsi="宋体"/>
                <w:sz w:val="24"/>
                <w:szCs w:val="24"/>
              </w:rPr>
              <w:t>弥散性血管内凝血(</w:t>
            </w:r>
            <w:r>
              <w:rPr>
                <w:rFonts w:ascii="宋体" w:hAnsi="宋体"/>
                <w:sz w:val="24"/>
                <w:szCs w:val="24"/>
              </w:rPr>
              <w:t>DIC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sz w:val="24"/>
                <w:szCs w:val="24"/>
              </w:rPr>
              <w:t>、急性白血病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苍白乏力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缺铁性贫血、再生障碍性贫血、肾性贫血、急性白血病、尿毒症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进食梗噎、疼痛、吞</w:t>
            </w:r>
            <w:r>
              <w:rPr>
                <w:rFonts w:ascii="宋体" w:hAnsi="宋体"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sz w:val="24"/>
                <w:szCs w:val="24"/>
              </w:rPr>
              <w:t>咽困难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食管癌、纵隔肿瘤、胃癌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门诊、住院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颈静脉怒张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全心衰竭、有心衰竭、心包疾病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晕厥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心律失常、主动脉瓣狭窄、肥厚型心肌病、短暂性脑缺血发作、颈椎病、惊恐障碍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心脏杂音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二尖瓣狭窄、二尖瓣关闭不全、主动脉瓣狭窄、主动脉瓣关闭不全、肥厚型心肌病、感染性心内膜炎、先天性心脏病、心肌梗死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心悸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心律失常、消化道大出血、甲状腺功能亢进症、低血糖症、休克、惊恐障碍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甲状腺肿大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甲状腺功能亢进症、亚急性甲状腺炎、单纯性甲状腺肿、甲状腺肿瘤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肝大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病毒性肝炎、肝癌、肝脓肿、右心衰竭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脾大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病毒性肝炎、肝硬化、伤寒、疟疾、溶血性贫血、白血病、门静脉高压症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腹水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肝硬化、肝癌、门静脉高压症、肿瘤、卵巢癌、腹膜炎、肾病综合征、右心衰竭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腹部</w:t>
            </w:r>
            <w:r>
              <w:rPr>
                <w:rFonts w:hint="eastAsia" w:ascii="宋体" w:hAnsi="宋体"/>
                <w:sz w:val="24"/>
                <w:szCs w:val="24"/>
              </w:rPr>
              <w:t>肿块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阑尾周围脓肿、炎症性肠病、肿瘤、结核、肠梗阻、胆囊炎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瘫痪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脑出血、脑梗死、急性脊髓炎、脊髓损伤、脊髓肿瘤、周期性麻痹、重症肌无力、周围神经损伤、分离（转换）性障碍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精神症状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脑血管病所致精神障碍、躯体疾病所致精神障碍、惊恐障碍、抑郁症、广泛性焦虑症、强迫症、酒精性精神障碍、精神分裂症、分离转换性障碍、创伤后应激障碍、进食障碍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颈肩痛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颈椎病、肩周炎、颈肩部肿瘤、颈肩部急慢性损伤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关节痛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风湿热、类风湿关节炎、骨关节炎、化脓性关节炎、结核病、关节损伤、系统性红斑狼疮、痛风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腰（腿）痛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腰椎间盘突出症、腰椎骨折、脊柱结核、脊椎肿瘤、骨关节与软组织急慢性损伤、强直性脊柱炎、肾结石、急性肾盂肾炎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异常阴道流血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前置胎盘、胎盘早剥、流产、功能失调性子宫出血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无尿、少尿与多尿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急性肾衰竭、中枢性尿崩症、心力衰竭、糖尿病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尿频、尿急、尿痛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急性肾盂肾炎、急性膀胱炎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急诊、门诊或住院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血尿</w:t>
            </w:r>
          </w:p>
        </w:tc>
        <w:tc>
          <w:tcPr>
            <w:tcW w:w="5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肾结石、肾结核、膀胱癌、肾损伤、尿道损伤、肾小球肾炎、急性肾孟肾炎、特发性血小板减少性紫癜、过敏性紫癜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bottom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5120"/>
    <w:rsid w:val="00075F2D"/>
    <w:rsid w:val="00362461"/>
    <w:rsid w:val="006233F8"/>
    <w:rsid w:val="006872F9"/>
    <w:rsid w:val="008B7599"/>
    <w:rsid w:val="0094006E"/>
    <w:rsid w:val="00B77E44"/>
    <w:rsid w:val="00BA5120"/>
    <w:rsid w:val="00C533B1"/>
    <w:rsid w:val="00E31377"/>
    <w:rsid w:val="00E32010"/>
    <w:rsid w:val="00F63B8E"/>
    <w:rsid w:val="0E120577"/>
    <w:rsid w:val="3B3E6FC3"/>
    <w:rsid w:val="5546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354</Words>
  <Characters>2019</Characters>
  <Lines>16</Lines>
  <Paragraphs>4</Paragraphs>
  <TotalTime>0</TotalTime>
  <ScaleCrop>false</ScaleCrop>
  <LinksUpToDate>false</LinksUpToDate>
  <CharactersWithSpaces>2369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2017-03-21T02:45:00Z</dcterms:created>
  <dc:creator>DELL</dc:creator>
  <cp:lastModifiedBy>酷酷d灵魂</cp:lastModifiedBy>
  <dcterms:modified xsi:type="dcterms:W3CDTF">2019-12-05T03:07:01Z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